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62C7BB" w14:textId="4392CD3D" w:rsidR="00714B2D" w:rsidRPr="001776DD" w:rsidRDefault="00CA4F37" w:rsidP="00CA0F05">
      <w:pPr>
        <w:pStyle w:val="Subtitle"/>
        <w:jc w:val="right"/>
        <w:rPr>
          <w:sz w:val="28"/>
          <w:szCs w:val="28"/>
        </w:rPr>
      </w:pPr>
      <w:r>
        <w:rPr>
          <w:rFonts w:ascii="Times New Roman" w:hAnsi="Times New Roman"/>
          <w:noProof/>
          <w:snapToGrid/>
          <w:lang w:eastAsia="bg-BG"/>
        </w:rPr>
        <w:drawing>
          <wp:anchor distT="0" distB="0" distL="114300" distR="114300" simplePos="0" relativeHeight="251658240" behindDoc="0" locked="0" layoutInCell="1" allowOverlap="1" wp14:anchorId="32A657E5" wp14:editId="6005FCC4">
            <wp:simplePos x="0" y="0"/>
            <wp:positionH relativeFrom="column">
              <wp:posOffset>59406</wp:posOffset>
            </wp:positionH>
            <wp:positionV relativeFrom="paragraph">
              <wp:posOffset>55454</wp:posOffset>
            </wp:positionV>
            <wp:extent cx="2162810" cy="74739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810" cy="747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14B2D" w:rsidRPr="001776DD">
        <w:rPr>
          <w:sz w:val="28"/>
          <w:szCs w:val="28"/>
        </w:rPr>
        <w:t xml:space="preserve">                      </w:t>
      </w:r>
      <w:r w:rsidR="00B15998">
        <w:rPr>
          <w:noProof/>
          <w:sz w:val="28"/>
          <w:szCs w:val="28"/>
        </w:rPr>
        <w:drawing>
          <wp:inline distT="0" distB="0" distL="0" distR="0" wp14:anchorId="71D88575" wp14:editId="6060435D">
            <wp:extent cx="2010270" cy="73124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2281" cy="73561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714B2D" w:rsidRPr="001776DD">
        <w:rPr>
          <w:sz w:val="28"/>
          <w:szCs w:val="28"/>
        </w:rPr>
        <w:t xml:space="preserve"> </w:t>
      </w:r>
    </w:p>
    <w:p w14:paraId="33951E7C" w14:textId="24AB9237" w:rsidR="009354EB" w:rsidRPr="0066519E" w:rsidRDefault="0066519E" w:rsidP="009354EB">
      <w:pPr>
        <w:pStyle w:val="Header"/>
        <w:pBdr>
          <w:bottom w:val="double" w:sz="4" w:space="0" w:color="auto"/>
        </w:pBdr>
        <w:tabs>
          <w:tab w:val="clear" w:pos="4536"/>
          <w:tab w:val="clear" w:pos="9072"/>
          <w:tab w:val="left" w:pos="3086"/>
        </w:tabs>
        <w:jc w:val="center"/>
        <w:rPr>
          <w:b/>
          <w:sz w:val="26"/>
          <w:szCs w:val="26"/>
        </w:rPr>
      </w:pPr>
      <w:r w:rsidRPr="0066519E">
        <w:rPr>
          <w:b/>
          <w:sz w:val="26"/>
          <w:szCs w:val="26"/>
        </w:rPr>
        <w:t xml:space="preserve">Проект </w:t>
      </w:r>
      <w:r w:rsidR="00C106F7">
        <w:rPr>
          <w:b/>
          <w:sz w:val="26"/>
          <w:szCs w:val="26"/>
        </w:rPr>
        <w:t>…………………….</w:t>
      </w:r>
      <w:r w:rsidR="00744011" w:rsidRPr="0066519E">
        <w:rPr>
          <w:b/>
          <w:sz w:val="26"/>
          <w:szCs w:val="26"/>
          <w:lang w:val="en-US"/>
        </w:rPr>
        <w:t xml:space="preserve"> </w:t>
      </w:r>
    </w:p>
    <w:p w14:paraId="7ABF54CF" w14:textId="77777777" w:rsidR="00FD0783" w:rsidRPr="001776DD" w:rsidRDefault="00FD0783" w:rsidP="00BF799E">
      <w:pPr>
        <w:pStyle w:val="Subtitle"/>
        <w:spacing w:after="0" w:line="360" w:lineRule="auto"/>
        <w:jc w:val="right"/>
        <w:rPr>
          <w:rFonts w:ascii="Times New Roman" w:hAnsi="Times New Roman"/>
          <w:b/>
          <w:i/>
        </w:rPr>
      </w:pP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  <w:r w:rsidRPr="001776DD">
        <w:rPr>
          <w:sz w:val="28"/>
          <w:szCs w:val="28"/>
        </w:rPr>
        <w:tab/>
      </w:r>
    </w:p>
    <w:p w14:paraId="19257A45" w14:textId="77777777" w:rsidR="009354EB" w:rsidRPr="004E656B" w:rsidRDefault="007C30D5" w:rsidP="00BF799E">
      <w:pPr>
        <w:spacing w:line="360" w:lineRule="auto"/>
        <w:ind w:left="75"/>
        <w:jc w:val="center"/>
        <w:rPr>
          <w:b/>
          <w:sz w:val="28"/>
          <w:szCs w:val="28"/>
        </w:rPr>
      </w:pPr>
      <w:r w:rsidRPr="004E656B">
        <w:rPr>
          <w:b/>
          <w:sz w:val="28"/>
          <w:szCs w:val="28"/>
        </w:rPr>
        <w:t>ДЕКЛАРАЦИЯ</w:t>
      </w:r>
      <w:r w:rsidR="007849CD" w:rsidRPr="004E656B">
        <w:rPr>
          <w:b/>
          <w:sz w:val="28"/>
          <w:szCs w:val="28"/>
        </w:rPr>
        <w:t xml:space="preserve"> </w:t>
      </w:r>
    </w:p>
    <w:p w14:paraId="4DD0604A" w14:textId="77777777" w:rsidR="00D9763F" w:rsidRDefault="00D9763F" w:rsidP="009354EB">
      <w:pPr>
        <w:pStyle w:val="Default"/>
        <w:jc w:val="center"/>
        <w:rPr>
          <w:b/>
        </w:rPr>
      </w:pPr>
    </w:p>
    <w:p w14:paraId="4E0ACBB3" w14:textId="77777777" w:rsidR="007C30D5" w:rsidRPr="001776DD" w:rsidRDefault="007C30D5" w:rsidP="009354EB">
      <w:pPr>
        <w:pStyle w:val="NormalWeb"/>
        <w:spacing w:before="0" w:beforeAutospacing="0" w:after="0" w:afterAutospacing="0"/>
        <w:jc w:val="both"/>
      </w:pPr>
      <w:r w:rsidRPr="001776DD">
        <w:rPr>
          <w:rStyle w:val="spelle"/>
        </w:rPr>
        <w:t>Долуподписаният/ата</w:t>
      </w:r>
      <w:r w:rsidRPr="001776DD">
        <w:t>: ...................................</w:t>
      </w:r>
      <w:r w:rsidR="00215176" w:rsidRPr="001776DD">
        <w:t>...............................</w:t>
      </w:r>
      <w:r w:rsidRPr="001776DD">
        <w:t xml:space="preserve">..........................................,  </w:t>
      </w:r>
    </w:p>
    <w:p w14:paraId="0F35838C" w14:textId="77777777" w:rsidR="007C30D5" w:rsidRPr="009354EB" w:rsidRDefault="007C30D5" w:rsidP="009354EB">
      <w:pPr>
        <w:pStyle w:val="NormalWeb"/>
        <w:spacing w:before="0" w:beforeAutospacing="0" w:after="0" w:afterAutospacing="0" w:line="360" w:lineRule="auto"/>
        <w:jc w:val="center"/>
        <w:rPr>
          <w:i/>
        </w:rPr>
      </w:pPr>
      <w:r w:rsidRPr="009354EB">
        <w:rPr>
          <w:i/>
        </w:rPr>
        <w:t>(</w:t>
      </w:r>
      <w:r w:rsidRPr="009354EB">
        <w:rPr>
          <w:rStyle w:val="spelle"/>
          <w:i/>
        </w:rPr>
        <w:t>име</w:t>
      </w:r>
      <w:r w:rsidRPr="009354EB">
        <w:rPr>
          <w:i/>
        </w:rPr>
        <w:t xml:space="preserve">, </w:t>
      </w:r>
      <w:r w:rsidRPr="009354EB">
        <w:rPr>
          <w:rStyle w:val="spelle"/>
          <w:i/>
        </w:rPr>
        <w:t>презиме</w:t>
      </w:r>
      <w:r w:rsidRPr="009354EB">
        <w:rPr>
          <w:i/>
        </w:rPr>
        <w:t xml:space="preserve">, </w:t>
      </w:r>
      <w:r w:rsidRPr="009354EB">
        <w:rPr>
          <w:rStyle w:val="spelle"/>
          <w:i/>
        </w:rPr>
        <w:t>фамилия</w:t>
      </w:r>
      <w:r w:rsidRPr="009354EB">
        <w:rPr>
          <w:i/>
        </w:rPr>
        <w:t>)</w:t>
      </w:r>
    </w:p>
    <w:p w14:paraId="13044C75" w14:textId="1D4A7D40" w:rsidR="007C30D5" w:rsidRPr="001776DD" w:rsidRDefault="007C30D5" w:rsidP="00BF799E">
      <w:pPr>
        <w:pStyle w:val="NormalWeb"/>
        <w:spacing w:before="0" w:beforeAutospacing="0" w:after="0" w:afterAutospacing="0" w:line="360" w:lineRule="auto"/>
        <w:jc w:val="both"/>
      </w:pPr>
      <w:r w:rsidRPr="001776DD">
        <w:rPr>
          <w:rStyle w:val="grame"/>
        </w:rPr>
        <w:t>в</w:t>
      </w:r>
      <w:r w:rsidRPr="001776DD">
        <w:t xml:space="preserve"> </w:t>
      </w:r>
      <w:r w:rsidRPr="001776DD">
        <w:rPr>
          <w:rStyle w:val="spelle"/>
        </w:rPr>
        <w:t>качеството</w:t>
      </w:r>
      <w:r w:rsidRPr="001776DD">
        <w:t xml:space="preserve"> </w:t>
      </w:r>
      <w:r w:rsidRPr="001776DD">
        <w:rPr>
          <w:rStyle w:val="spelle"/>
        </w:rPr>
        <w:t>ми</w:t>
      </w:r>
      <w:r w:rsidRPr="001776DD">
        <w:t xml:space="preserve"> </w:t>
      </w:r>
      <w:r w:rsidRPr="001776DD">
        <w:rPr>
          <w:rStyle w:val="spelle"/>
        </w:rPr>
        <w:t>на</w:t>
      </w:r>
      <w:r w:rsidRPr="001776DD">
        <w:t xml:space="preserve"> </w:t>
      </w:r>
      <w:r w:rsidR="00D16960">
        <w:t xml:space="preserve">ръководител на проект </w:t>
      </w:r>
      <w:r w:rsidR="00C106F7">
        <w:rPr>
          <w:b/>
        </w:rPr>
        <w:t>………………….</w:t>
      </w:r>
      <w:r w:rsidR="00081B2C">
        <w:rPr>
          <w:b/>
        </w:rPr>
        <w:t>…</w:t>
      </w:r>
      <w:r w:rsidR="009509D8">
        <w:rPr>
          <w:b/>
        </w:rPr>
        <w:t>………….</w:t>
      </w:r>
      <w:r w:rsidR="00081B2C">
        <w:rPr>
          <w:b/>
        </w:rPr>
        <w:t>.</w:t>
      </w:r>
      <w:r w:rsidR="00D16960" w:rsidRPr="00B86D39">
        <w:rPr>
          <w:b/>
        </w:rPr>
        <w:t xml:space="preserve"> </w:t>
      </w:r>
      <w:r w:rsidR="004E656B">
        <w:t xml:space="preserve">представляващ </w:t>
      </w:r>
      <w:r w:rsidR="00D16960">
        <w:t>бенефициент</w:t>
      </w:r>
      <w:r w:rsidR="00081B2C">
        <w:t>а</w:t>
      </w:r>
      <w:r w:rsidR="00D16960">
        <w:t xml:space="preserve"> </w:t>
      </w:r>
      <w:r w:rsidR="00081B2C">
        <w:t>…………</w:t>
      </w:r>
      <w:r w:rsidR="009509D8">
        <w:t>……………………..</w:t>
      </w:r>
      <w:r w:rsidR="00081B2C">
        <w:t>……</w:t>
      </w:r>
      <w:r w:rsidR="00B86D39">
        <w:t xml:space="preserve">, </w:t>
      </w:r>
      <w:r w:rsidRPr="001776DD">
        <w:t xml:space="preserve">ЕИК </w:t>
      </w:r>
      <w:r w:rsidR="00081B2C">
        <w:t>………………….</w:t>
      </w:r>
      <w:r w:rsidRPr="001776DD">
        <w:t xml:space="preserve">, </w:t>
      </w:r>
    </w:p>
    <w:p w14:paraId="26F5D9A1" w14:textId="77777777" w:rsidR="007C30D5" w:rsidRPr="001776DD" w:rsidRDefault="007C30D5" w:rsidP="00291E64">
      <w:pPr>
        <w:pStyle w:val="NormalWeb"/>
        <w:spacing w:before="0" w:beforeAutospacing="0" w:after="0" w:afterAutospacing="0"/>
        <w:jc w:val="both"/>
      </w:pPr>
    </w:p>
    <w:p w14:paraId="40AAC703" w14:textId="20F00F30" w:rsidR="00AC7581" w:rsidRPr="004178E5" w:rsidRDefault="007C30D5" w:rsidP="001B2F33">
      <w:pPr>
        <w:pStyle w:val="Header"/>
        <w:tabs>
          <w:tab w:val="clear" w:pos="4536"/>
          <w:tab w:val="clear" w:pos="9072"/>
          <w:tab w:val="left" w:pos="3086"/>
        </w:tabs>
        <w:spacing w:after="120" w:line="360" w:lineRule="auto"/>
        <w:jc w:val="both"/>
        <w:rPr>
          <w:b/>
          <w:szCs w:val="24"/>
        </w:rPr>
      </w:pPr>
      <w:r w:rsidRPr="004178E5">
        <w:rPr>
          <w:rStyle w:val="spelle"/>
          <w:b/>
        </w:rPr>
        <w:t>Декларирам</w:t>
      </w:r>
      <w:r w:rsidRPr="004178E5">
        <w:rPr>
          <w:b/>
        </w:rPr>
        <w:t xml:space="preserve">, </w:t>
      </w:r>
      <w:r w:rsidRPr="004178E5">
        <w:rPr>
          <w:rStyle w:val="spelle"/>
          <w:b/>
        </w:rPr>
        <w:t>че</w:t>
      </w:r>
      <w:r w:rsidR="00120F29" w:rsidRPr="004178E5">
        <w:rPr>
          <w:b/>
        </w:rPr>
        <w:t xml:space="preserve"> при изпълнението на </w:t>
      </w:r>
      <w:r w:rsidR="00DD274C" w:rsidRPr="00DD274C">
        <w:rPr>
          <w:b/>
          <w:szCs w:val="24"/>
        </w:rPr>
        <w:t>дейностите</w:t>
      </w:r>
      <w:r w:rsidR="00DD274C">
        <w:rPr>
          <w:b/>
          <w:szCs w:val="24"/>
        </w:rPr>
        <w:t xml:space="preserve"> </w:t>
      </w:r>
      <w:r w:rsidR="00707AED">
        <w:rPr>
          <w:b/>
          <w:szCs w:val="24"/>
        </w:rPr>
        <w:t xml:space="preserve">по </w:t>
      </w:r>
      <w:r w:rsidR="00120F29" w:rsidRPr="004178E5">
        <w:rPr>
          <w:b/>
        </w:rPr>
        <w:t xml:space="preserve">проект </w:t>
      </w:r>
      <w:r w:rsidR="00C106F7">
        <w:rPr>
          <w:b/>
          <w:szCs w:val="24"/>
        </w:rPr>
        <w:t>………………</w:t>
      </w:r>
      <w:r w:rsidR="00707AED">
        <w:rPr>
          <w:b/>
          <w:szCs w:val="24"/>
        </w:rPr>
        <w:t>………………………..</w:t>
      </w:r>
      <w:r w:rsidR="00081B2C">
        <w:rPr>
          <w:b/>
          <w:szCs w:val="24"/>
        </w:rPr>
        <w:t>…………..</w:t>
      </w:r>
      <w:r w:rsidR="0049279A">
        <w:rPr>
          <w:b/>
          <w:szCs w:val="24"/>
        </w:rPr>
        <w:t xml:space="preserve">, </w:t>
      </w:r>
      <w:r w:rsidR="00120F29" w:rsidRPr="004178E5">
        <w:rPr>
          <w:b/>
          <w:szCs w:val="24"/>
        </w:rPr>
        <w:t>в периода …………</w:t>
      </w:r>
      <w:r w:rsidR="00546C41">
        <w:rPr>
          <w:b/>
          <w:szCs w:val="24"/>
        </w:rPr>
        <w:t>……</w:t>
      </w:r>
      <w:r w:rsidR="00120F29" w:rsidRPr="004178E5">
        <w:rPr>
          <w:b/>
          <w:szCs w:val="24"/>
        </w:rPr>
        <w:t xml:space="preserve">……………… са извършени </w:t>
      </w:r>
      <w:r w:rsidR="00546C41">
        <w:rPr>
          <w:b/>
          <w:szCs w:val="24"/>
        </w:rPr>
        <w:t xml:space="preserve">или планирани </w:t>
      </w:r>
      <w:r w:rsidR="00AC7581" w:rsidRPr="004178E5">
        <w:rPr>
          <w:b/>
          <w:szCs w:val="24"/>
        </w:rPr>
        <w:t xml:space="preserve">следните </w:t>
      </w:r>
      <w:r w:rsidR="00325C7C">
        <w:rPr>
          <w:b/>
          <w:szCs w:val="24"/>
        </w:rPr>
        <w:t>ДРУГИ преки и непреки</w:t>
      </w:r>
      <w:r w:rsidR="00AC7581" w:rsidRPr="004178E5">
        <w:rPr>
          <w:b/>
          <w:szCs w:val="24"/>
        </w:rPr>
        <w:t xml:space="preserve"> </w:t>
      </w:r>
      <w:r w:rsidR="00EB05C8">
        <w:rPr>
          <w:b/>
          <w:szCs w:val="24"/>
        </w:rPr>
        <w:t>разходи</w:t>
      </w:r>
      <w:r w:rsidR="00255114">
        <w:rPr>
          <w:b/>
          <w:szCs w:val="24"/>
        </w:rPr>
        <w:t xml:space="preserve"> </w:t>
      </w:r>
      <w:r w:rsidR="00255114" w:rsidRPr="00725D71">
        <w:rPr>
          <w:b/>
          <w:szCs w:val="24"/>
        </w:rPr>
        <w:t xml:space="preserve">(раздел </w:t>
      </w:r>
      <w:r w:rsidR="00255114" w:rsidRPr="00725D71">
        <w:rPr>
          <w:b/>
          <w:szCs w:val="24"/>
          <w:lang w:val="en-US"/>
        </w:rPr>
        <w:t>II</w:t>
      </w:r>
      <w:r w:rsidR="00C525DC" w:rsidRPr="00725D71">
        <w:rPr>
          <w:b/>
          <w:szCs w:val="24"/>
        </w:rPr>
        <w:t>. Единна ставка</w:t>
      </w:r>
      <w:r w:rsidR="00255114" w:rsidRPr="00725D71">
        <w:rPr>
          <w:b/>
          <w:szCs w:val="24"/>
        </w:rPr>
        <w:t xml:space="preserve"> от бюджета на проекта)</w:t>
      </w:r>
      <w:r w:rsidR="00AC7581" w:rsidRPr="00725D71">
        <w:rPr>
          <w:b/>
          <w:szCs w:val="24"/>
        </w:rPr>
        <w:t>:</w:t>
      </w:r>
      <w:r w:rsidR="00AC7581" w:rsidRPr="004178E5">
        <w:rPr>
          <w:b/>
          <w:szCs w:val="24"/>
        </w:rPr>
        <w:t xml:space="preserve"> </w:t>
      </w:r>
    </w:p>
    <w:p w14:paraId="2AF2BABF" w14:textId="79F36F29" w:rsidR="00A90BC2" w:rsidRPr="00AA4E38" w:rsidRDefault="003B6978" w:rsidP="00832AA0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>Р</w:t>
      </w:r>
      <w:r w:rsidRPr="003B6978">
        <w:rPr>
          <w:szCs w:val="24"/>
        </w:rPr>
        <w:t>азходите</w:t>
      </w:r>
      <w:r>
        <w:rPr>
          <w:szCs w:val="24"/>
        </w:rPr>
        <w:t xml:space="preserve"> за заст</w:t>
      </w:r>
      <w:r w:rsidR="004349ED">
        <w:rPr>
          <w:szCs w:val="24"/>
        </w:rPr>
        <w:t>р</w:t>
      </w:r>
      <w:r>
        <w:rPr>
          <w:szCs w:val="24"/>
        </w:rPr>
        <w:t>аховки,</w:t>
      </w:r>
      <w:r w:rsidRPr="003B6978">
        <w:rPr>
          <w:szCs w:val="24"/>
        </w:rPr>
        <w:t xml:space="preserve"> за закупуване на оборудване, материали и консумативи, необходими за изпълнението на Дейност 1</w:t>
      </w:r>
      <w:r w:rsidR="00AF6F84">
        <w:rPr>
          <w:szCs w:val="24"/>
        </w:rPr>
        <w:t>;</w:t>
      </w:r>
    </w:p>
    <w:p w14:paraId="10A4A32B" w14:textId="2C9702DF" w:rsidR="00725D71" w:rsidRDefault="00213EC0" w:rsidP="00832AA0">
      <w:pPr>
        <w:pStyle w:val="Header"/>
        <w:numPr>
          <w:ilvl w:val="0"/>
          <w:numId w:val="5"/>
        </w:numPr>
        <w:tabs>
          <w:tab w:val="left" w:pos="3086"/>
        </w:tabs>
        <w:spacing w:line="276" w:lineRule="auto"/>
        <w:ind w:left="714" w:hanging="357"/>
        <w:jc w:val="both"/>
        <w:rPr>
          <w:szCs w:val="24"/>
        </w:rPr>
      </w:pPr>
      <w:bookmarkStart w:id="0" w:name="_Hlk141887660"/>
      <w:r>
        <w:rPr>
          <w:szCs w:val="24"/>
        </w:rPr>
        <w:t>Р</w:t>
      </w:r>
      <w:r w:rsidRPr="00213EC0">
        <w:rPr>
          <w:szCs w:val="24"/>
        </w:rPr>
        <w:t>азходите за закупуване на учебни помагала и учебни материали, вкл. разходите за външни услуги по изработване по поръчка на учебно съдържание и/или осигуряването му чрез външни услуги за превод и/или адаптиране на съществуващи учебни ресурси и/или външни услуги по придобиване на права за превод и/или използване на учебни материали по Дейност 3</w:t>
      </w:r>
      <w:r w:rsidR="00AF6F84">
        <w:rPr>
          <w:szCs w:val="24"/>
        </w:rPr>
        <w:t>;</w:t>
      </w:r>
    </w:p>
    <w:p w14:paraId="1586579F" w14:textId="102B4E5A" w:rsidR="00725D71" w:rsidRDefault="00725D71" w:rsidP="00832AA0">
      <w:pPr>
        <w:pStyle w:val="Header"/>
        <w:numPr>
          <w:ilvl w:val="0"/>
          <w:numId w:val="5"/>
        </w:numPr>
        <w:tabs>
          <w:tab w:val="left" w:pos="3086"/>
        </w:tabs>
        <w:spacing w:line="276" w:lineRule="auto"/>
        <w:ind w:left="714" w:hanging="357"/>
        <w:jc w:val="both"/>
        <w:rPr>
          <w:szCs w:val="24"/>
        </w:rPr>
      </w:pPr>
      <w:r>
        <w:rPr>
          <w:szCs w:val="24"/>
        </w:rPr>
        <w:t>Р</w:t>
      </w:r>
      <w:r w:rsidRPr="00725D71">
        <w:rPr>
          <w:szCs w:val="24"/>
        </w:rPr>
        <w:t>азходи, възникнали при организирането на информационните кампании</w:t>
      </w:r>
      <w:r>
        <w:rPr>
          <w:szCs w:val="24"/>
        </w:rPr>
        <w:t xml:space="preserve"> необходими за Дейност 4</w:t>
      </w:r>
      <w:r w:rsidR="00AF6F84">
        <w:rPr>
          <w:szCs w:val="24"/>
        </w:rPr>
        <w:t>;</w:t>
      </w:r>
    </w:p>
    <w:p w14:paraId="49CBAD93" w14:textId="559659D7" w:rsidR="00EA17D3" w:rsidRPr="00EA17D3" w:rsidRDefault="00EA17D3" w:rsidP="00EA17D3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>Възнаграждения на екипа за организация и управление;</w:t>
      </w:r>
    </w:p>
    <w:p w14:paraId="04017868" w14:textId="4BE41E89" w:rsidR="00EA17D3" w:rsidRPr="00536566" w:rsidRDefault="00EA17D3" w:rsidP="00EA17D3">
      <w:pPr>
        <w:pStyle w:val="Header"/>
        <w:numPr>
          <w:ilvl w:val="0"/>
          <w:numId w:val="5"/>
        </w:numPr>
        <w:tabs>
          <w:tab w:val="clear" w:pos="4536"/>
          <w:tab w:val="clear" w:pos="9072"/>
          <w:tab w:val="left" w:pos="3086"/>
        </w:tabs>
        <w:spacing w:line="276" w:lineRule="auto"/>
        <w:ind w:left="714" w:hanging="357"/>
        <w:jc w:val="both"/>
      </w:pPr>
      <w:r>
        <w:rPr>
          <w:szCs w:val="24"/>
        </w:rPr>
        <w:t>……………………….</w:t>
      </w:r>
    </w:p>
    <w:p w14:paraId="37048CDA" w14:textId="673C9995" w:rsidR="00AF6F84" w:rsidRDefault="00AF6F84" w:rsidP="00AF6F84">
      <w:pPr>
        <w:pStyle w:val="Header"/>
        <w:tabs>
          <w:tab w:val="left" w:pos="3086"/>
        </w:tabs>
        <w:spacing w:line="276" w:lineRule="auto"/>
        <w:ind w:left="714"/>
        <w:jc w:val="both"/>
        <w:rPr>
          <w:szCs w:val="24"/>
        </w:rPr>
      </w:pPr>
    </w:p>
    <w:p w14:paraId="1ADCCD03" w14:textId="77777777" w:rsidR="00457FDC" w:rsidRPr="00725D71" w:rsidRDefault="00457FDC" w:rsidP="00AF6F84">
      <w:pPr>
        <w:pStyle w:val="Header"/>
        <w:tabs>
          <w:tab w:val="left" w:pos="3086"/>
        </w:tabs>
        <w:spacing w:line="276" w:lineRule="auto"/>
        <w:ind w:left="714"/>
        <w:jc w:val="both"/>
        <w:rPr>
          <w:szCs w:val="24"/>
        </w:rPr>
      </w:pPr>
    </w:p>
    <w:bookmarkEnd w:id="0"/>
    <w:p w14:paraId="3F58F6F8" w14:textId="7BBB991D" w:rsidR="00AC7581" w:rsidRDefault="00AC7581" w:rsidP="00546C41">
      <w:pPr>
        <w:pStyle w:val="Header"/>
        <w:tabs>
          <w:tab w:val="clear" w:pos="4536"/>
          <w:tab w:val="clear" w:pos="9072"/>
          <w:tab w:val="left" w:pos="3086"/>
        </w:tabs>
        <w:jc w:val="both"/>
        <w:rPr>
          <w:b/>
        </w:rPr>
      </w:pPr>
      <w:r w:rsidRPr="00B944DB">
        <w:rPr>
          <w:b/>
        </w:rPr>
        <w:t xml:space="preserve">Общата сума на </w:t>
      </w:r>
      <w:r w:rsidR="00546C41">
        <w:rPr>
          <w:b/>
        </w:rPr>
        <w:t xml:space="preserve">допустимите </w:t>
      </w:r>
      <w:r w:rsidRPr="00B944DB">
        <w:rPr>
          <w:b/>
        </w:rPr>
        <w:t>разходи</w:t>
      </w:r>
      <w:r w:rsidR="00B944DB" w:rsidRPr="00B944DB">
        <w:rPr>
          <w:b/>
        </w:rPr>
        <w:t xml:space="preserve"> </w:t>
      </w:r>
      <w:r w:rsidR="00704F7C">
        <w:rPr>
          <w:b/>
        </w:rPr>
        <w:t xml:space="preserve">в бюджетен раздел </w:t>
      </w:r>
      <w:r w:rsidR="00704F7C">
        <w:rPr>
          <w:b/>
          <w:lang w:val="en-US"/>
        </w:rPr>
        <w:t xml:space="preserve">II </w:t>
      </w:r>
      <w:r w:rsidRPr="00B944DB">
        <w:rPr>
          <w:b/>
        </w:rPr>
        <w:t>е ……………….</w:t>
      </w:r>
      <w:r w:rsidR="00B944DB" w:rsidRPr="00B944DB">
        <w:rPr>
          <w:b/>
        </w:rPr>
        <w:t xml:space="preserve"> лв.</w:t>
      </w:r>
      <w:r w:rsidRPr="00B944DB">
        <w:rPr>
          <w:b/>
        </w:rPr>
        <w:t xml:space="preserve"> </w:t>
      </w:r>
    </w:p>
    <w:p w14:paraId="53075857" w14:textId="1BA84CBC" w:rsidR="00546C41" w:rsidRDefault="00546C41" w:rsidP="00546C41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</w:rPr>
      </w:pPr>
      <w:r w:rsidRPr="00546C41">
        <w:rPr>
          <w:i/>
        </w:rPr>
        <w:t>(</w:t>
      </w:r>
      <w:r w:rsidR="005D2A17">
        <w:rPr>
          <w:i/>
        </w:rPr>
        <w:t>40</w:t>
      </w:r>
      <w:r w:rsidRPr="00546C41">
        <w:rPr>
          <w:i/>
        </w:rPr>
        <w:t xml:space="preserve"> % от допустимите преки разходи</w:t>
      </w:r>
      <w:r w:rsidR="005D2A17">
        <w:rPr>
          <w:i/>
        </w:rPr>
        <w:t xml:space="preserve"> за персонал</w:t>
      </w:r>
      <w:r w:rsidRPr="00546C41">
        <w:rPr>
          <w:i/>
        </w:rPr>
        <w:t>, поискани за възстановяване)</w:t>
      </w:r>
    </w:p>
    <w:p w14:paraId="50A0CB97" w14:textId="77777777" w:rsidR="00E7210A" w:rsidRDefault="00E7210A" w:rsidP="00E7210A">
      <w:pPr>
        <w:pStyle w:val="Header"/>
        <w:tabs>
          <w:tab w:val="clear" w:pos="4536"/>
          <w:tab w:val="clear" w:pos="9072"/>
          <w:tab w:val="left" w:pos="3086"/>
        </w:tabs>
        <w:jc w:val="both"/>
      </w:pPr>
    </w:p>
    <w:p w14:paraId="5ABD3F76" w14:textId="323FB21D" w:rsidR="00E7210A" w:rsidRPr="0097379F" w:rsidRDefault="00E7210A" w:rsidP="00E7210A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</w:pPr>
      <w:r w:rsidRPr="0097379F">
        <w:t xml:space="preserve">Общата изчислена сума на разходите в раздел </w:t>
      </w:r>
      <w:r w:rsidRPr="0097379F">
        <w:rPr>
          <w:lang w:val="en-US"/>
        </w:rPr>
        <w:t>II</w:t>
      </w:r>
      <w:r w:rsidRPr="0097379F">
        <w:t xml:space="preserve"> се разпределя, както следва: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9"/>
        <w:gridCol w:w="2261"/>
      </w:tblGrid>
      <w:tr w:rsidR="00E7210A" w14:paraId="510CFDC6" w14:textId="77777777" w:rsidTr="009B2B51">
        <w:tc>
          <w:tcPr>
            <w:tcW w:w="6799" w:type="dxa"/>
          </w:tcPr>
          <w:p w14:paraId="29387A3E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 w:rsidRPr="004A178A">
              <w:t>Бюджетен ред</w:t>
            </w:r>
          </w:p>
        </w:tc>
        <w:tc>
          <w:tcPr>
            <w:tcW w:w="2261" w:type="dxa"/>
          </w:tcPr>
          <w:p w14:paraId="76B67755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 w:rsidRPr="004A178A">
              <w:t>Сума</w:t>
            </w:r>
          </w:p>
        </w:tc>
      </w:tr>
      <w:tr w:rsidR="00E7210A" w14:paraId="6B7BB575" w14:textId="77777777" w:rsidTr="009B2B51">
        <w:tc>
          <w:tcPr>
            <w:tcW w:w="6799" w:type="dxa"/>
          </w:tcPr>
          <w:p w14:paraId="7A70858B" w14:textId="7FD4ACD3" w:rsidR="00E7210A" w:rsidRPr="00A1678C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 w:rsidRPr="00A1678C">
              <w:rPr>
                <w:i/>
                <w:iCs/>
              </w:rPr>
              <w:t>2.1 Други преки и непреки разходи (бенефициент)</w:t>
            </w:r>
          </w:p>
        </w:tc>
        <w:tc>
          <w:tcPr>
            <w:tcW w:w="2261" w:type="dxa"/>
          </w:tcPr>
          <w:p w14:paraId="49C025EC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</w:p>
        </w:tc>
      </w:tr>
      <w:tr w:rsidR="00E7210A" w14:paraId="17BF0117" w14:textId="77777777" w:rsidTr="009B2B51">
        <w:tc>
          <w:tcPr>
            <w:tcW w:w="6799" w:type="dxa"/>
          </w:tcPr>
          <w:p w14:paraId="03ED4AD6" w14:textId="366EDB50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 w:rsidRPr="00A1678C">
              <w:rPr>
                <w:i/>
                <w:iCs/>
              </w:rPr>
              <w:t>2.</w:t>
            </w:r>
            <w:r>
              <w:rPr>
                <w:i/>
                <w:iCs/>
              </w:rPr>
              <w:t>2</w:t>
            </w:r>
            <w:r w:rsidRPr="00A1678C">
              <w:rPr>
                <w:i/>
                <w:iCs/>
              </w:rPr>
              <w:t xml:space="preserve"> Други преки и непреки разходи (</w:t>
            </w:r>
            <w:r>
              <w:rPr>
                <w:i/>
                <w:iCs/>
              </w:rPr>
              <w:t>партньор 1</w:t>
            </w:r>
            <w:r w:rsidRPr="00A1678C">
              <w:rPr>
                <w:i/>
                <w:iCs/>
              </w:rPr>
              <w:t>)</w:t>
            </w:r>
          </w:p>
        </w:tc>
        <w:tc>
          <w:tcPr>
            <w:tcW w:w="2261" w:type="dxa"/>
          </w:tcPr>
          <w:p w14:paraId="415C94A3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</w:p>
        </w:tc>
      </w:tr>
      <w:tr w:rsidR="00E7210A" w14:paraId="1B6FB7E8" w14:textId="77777777" w:rsidTr="009B2B51">
        <w:tc>
          <w:tcPr>
            <w:tcW w:w="6799" w:type="dxa"/>
          </w:tcPr>
          <w:p w14:paraId="15999AF6" w14:textId="77777777" w:rsidR="00E7210A" w:rsidRPr="00A1678C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……………………………….</w:t>
            </w:r>
          </w:p>
        </w:tc>
        <w:tc>
          <w:tcPr>
            <w:tcW w:w="2261" w:type="dxa"/>
          </w:tcPr>
          <w:p w14:paraId="40DA8D68" w14:textId="77777777" w:rsidR="00E7210A" w:rsidRDefault="00E7210A" w:rsidP="009B2B51">
            <w:pPr>
              <w:pStyle w:val="Header"/>
              <w:tabs>
                <w:tab w:val="clear" w:pos="4536"/>
                <w:tab w:val="clear" w:pos="9072"/>
                <w:tab w:val="left" w:pos="3086"/>
              </w:tabs>
              <w:spacing w:line="360" w:lineRule="auto"/>
              <w:jc w:val="both"/>
              <w:rPr>
                <w:i/>
                <w:iCs/>
              </w:rPr>
            </w:pPr>
          </w:p>
        </w:tc>
      </w:tr>
    </w:tbl>
    <w:p w14:paraId="27EF130E" w14:textId="77777777" w:rsidR="00E7210A" w:rsidRDefault="00E7210A" w:rsidP="00E7210A">
      <w:pPr>
        <w:pStyle w:val="Header"/>
        <w:jc w:val="both"/>
        <w:rPr>
          <w:b/>
        </w:rPr>
      </w:pPr>
    </w:p>
    <w:p w14:paraId="22947ACD" w14:textId="77777777" w:rsidR="006B762E" w:rsidRPr="00546C41" w:rsidRDefault="006B762E" w:rsidP="00E524C5">
      <w:pPr>
        <w:pStyle w:val="Header"/>
        <w:tabs>
          <w:tab w:val="clear" w:pos="4536"/>
          <w:tab w:val="clear" w:pos="9072"/>
          <w:tab w:val="left" w:pos="3086"/>
        </w:tabs>
        <w:jc w:val="both"/>
        <w:rPr>
          <w:i/>
        </w:rPr>
      </w:pPr>
    </w:p>
    <w:p w14:paraId="74781596" w14:textId="3663A221" w:rsidR="00071410" w:rsidRPr="00071410" w:rsidRDefault="00071410" w:rsidP="00071410">
      <w:pPr>
        <w:pStyle w:val="Header"/>
        <w:jc w:val="both"/>
        <w:rPr>
          <w:b/>
        </w:rPr>
      </w:pPr>
      <w:r w:rsidRPr="00071410">
        <w:rPr>
          <w:b/>
        </w:rPr>
        <w:t>В съответствие с чл. 2.3 от административния договор част от разходи</w:t>
      </w:r>
      <w:r w:rsidR="00893BA7">
        <w:rPr>
          <w:b/>
        </w:rPr>
        <w:t>те</w:t>
      </w:r>
      <w:r w:rsidRPr="00071410">
        <w:rPr>
          <w:b/>
        </w:rPr>
        <w:t xml:space="preserve"> се</w:t>
      </w:r>
      <w:r>
        <w:rPr>
          <w:b/>
        </w:rPr>
        <w:t xml:space="preserve"> </w:t>
      </w:r>
      <w:r w:rsidRPr="00071410">
        <w:rPr>
          <w:b/>
        </w:rPr>
        <w:t>предоставят в режим „минимална помощ“, както следва:</w:t>
      </w:r>
    </w:p>
    <w:p w14:paraId="3DE11746" w14:textId="77777777" w:rsidR="00071410" w:rsidRPr="00071410" w:rsidRDefault="00071410" w:rsidP="00071410">
      <w:pPr>
        <w:pStyle w:val="Header"/>
        <w:jc w:val="both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2126"/>
        <w:gridCol w:w="3111"/>
      </w:tblGrid>
      <w:tr w:rsidR="00071410" w:rsidRPr="00071410" w14:paraId="2F74A5FD" w14:textId="77777777" w:rsidTr="00AE4E0E">
        <w:tc>
          <w:tcPr>
            <w:tcW w:w="3823" w:type="dxa"/>
          </w:tcPr>
          <w:p w14:paraId="7F46B4F6" w14:textId="77777777" w:rsidR="00071410" w:rsidRPr="00071410" w:rsidRDefault="00071410" w:rsidP="00071410">
            <w:pPr>
              <w:pStyle w:val="Header"/>
              <w:rPr>
                <w:b/>
              </w:rPr>
            </w:pPr>
            <w:r w:rsidRPr="00071410">
              <w:rPr>
                <w:b/>
                <w:bCs/>
              </w:rPr>
              <w:t>Юридическо лице - получател</w:t>
            </w:r>
          </w:p>
        </w:tc>
        <w:tc>
          <w:tcPr>
            <w:tcW w:w="2126" w:type="dxa"/>
          </w:tcPr>
          <w:p w14:paraId="56994E15" w14:textId="77777777" w:rsidR="00071410" w:rsidRPr="00071410" w:rsidRDefault="00071410" w:rsidP="00071410">
            <w:pPr>
              <w:pStyle w:val="Header"/>
              <w:jc w:val="both"/>
              <w:rPr>
                <w:b/>
              </w:rPr>
            </w:pPr>
            <w:r w:rsidRPr="00071410">
              <w:rPr>
                <w:b/>
                <w:bCs/>
              </w:rPr>
              <w:t>Бюджетен ред</w:t>
            </w:r>
          </w:p>
        </w:tc>
        <w:tc>
          <w:tcPr>
            <w:tcW w:w="3111" w:type="dxa"/>
          </w:tcPr>
          <w:p w14:paraId="52555A43" w14:textId="77777777" w:rsidR="00071410" w:rsidRPr="00071410" w:rsidRDefault="00071410" w:rsidP="00071410">
            <w:pPr>
              <w:pStyle w:val="Header"/>
              <w:jc w:val="both"/>
              <w:rPr>
                <w:b/>
              </w:rPr>
            </w:pPr>
            <w:r w:rsidRPr="00071410">
              <w:rPr>
                <w:b/>
                <w:bCs/>
              </w:rPr>
              <w:t>Сума на помощта</w:t>
            </w:r>
          </w:p>
        </w:tc>
      </w:tr>
      <w:tr w:rsidR="00071410" w:rsidRPr="00071410" w14:paraId="6A40EF1C" w14:textId="77777777" w:rsidTr="00AE4E0E">
        <w:tc>
          <w:tcPr>
            <w:tcW w:w="3823" w:type="dxa"/>
          </w:tcPr>
          <w:p w14:paraId="2910B919" w14:textId="77777777" w:rsidR="00071410" w:rsidRPr="00071410" w:rsidRDefault="00071410" w:rsidP="00071410">
            <w:pPr>
              <w:pStyle w:val="Header"/>
              <w:rPr>
                <w:b/>
              </w:rPr>
            </w:pPr>
          </w:p>
        </w:tc>
        <w:tc>
          <w:tcPr>
            <w:tcW w:w="2126" w:type="dxa"/>
          </w:tcPr>
          <w:p w14:paraId="0199B3ED" w14:textId="77777777" w:rsidR="00071410" w:rsidRPr="00071410" w:rsidRDefault="00071410" w:rsidP="00071410">
            <w:pPr>
              <w:pStyle w:val="Header"/>
              <w:rPr>
                <w:b/>
              </w:rPr>
            </w:pPr>
          </w:p>
        </w:tc>
        <w:tc>
          <w:tcPr>
            <w:tcW w:w="3111" w:type="dxa"/>
          </w:tcPr>
          <w:p w14:paraId="00983549" w14:textId="77777777" w:rsidR="00071410" w:rsidRPr="00071410" w:rsidRDefault="00071410" w:rsidP="00071410">
            <w:pPr>
              <w:pStyle w:val="Header"/>
              <w:rPr>
                <w:b/>
              </w:rPr>
            </w:pPr>
          </w:p>
        </w:tc>
      </w:tr>
    </w:tbl>
    <w:p w14:paraId="01F68AC1" w14:textId="77777777" w:rsidR="00071410" w:rsidRDefault="00071410" w:rsidP="00AE5710">
      <w:pPr>
        <w:pStyle w:val="Header"/>
        <w:jc w:val="both"/>
        <w:rPr>
          <w:b/>
        </w:rPr>
      </w:pPr>
    </w:p>
    <w:p w14:paraId="7637C553" w14:textId="4AFDE873" w:rsidR="00AE5710" w:rsidRPr="00AE5710" w:rsidRDefault="00AE5710" w:rsidP="00AE5710">
      <w:pPr>
        <w:pStyle w:val="Header"/>
        <w:jc w:val="both"/>
        <w:rPr>
          <w:bCs/>
          <w:i/>
          <w:iCs/>
        </w:rPr>
      </w:pPr>
      <w:r w:rsidRPr="00AE5710">
        <w:rPr>
          <w:bCs/>
          <w:i/>
          <w:iCs/>
        </w:rPr>
        <w:t xml:space="preserve">Сумата, изчислена чрез прилагане на единна ставка от 40 % е използвана за покриване на всички </w:t>
      </w:r>
      <w:r w:rsidR="009D4262">
        <w:rPr>
          <w:bCs/>
          <w:i/>
          <w:iCs/>
        </w:rPr>
        <w:t xml:space="preserve">необходими </w:t>
      </w:r>
      <w:r w:rsidRPr="00AE5710">
        <w:rPr>
          <w:bCs/>
          <w:i/>
          <w:iCs/>
        </w:rPr>
        <w:t>разходи</w:t>
      </w:r>
      <w:r w:rsidR="00E80A00">
        <w:rPr>
          <w:bCs/>
          <w:i/>
          <w:iCs/>
        </w:rPr>
        <w:t xml:space="preserve"> при изпълнението на проекта</w:t>
      </w:r>
      <w:r w:rsidRPr="00AE5710">
        <w:rPr>
          <w:bCs/>
          <w:i/>
          <w:iCs/>
        </w:rPr>
        <w:t>, за които не са определени единични разходи в документа ТЕРЕС-</w:t>
      </w:r>
      <w:ins w:id="1" w:author="Irena Dankova" w:date="2025-01-09T16:02:00Z">
        <w:r w:rsidR="00145284" w:rsidDel="00145284">
          <w:rPr>
            <w:bCs/>
            <w:i/>
            <w:iCs/>
          </w:rPr>
          <w:t xml:space="preserve"> </w:t>
        </w:r>
      </w:ins>
      <w:del w:id="2" w:author="Irena Dankova" w:date="2025-01-09T16:02:00Z">
        <w:r w:rsidR="00B96047" w:rsidDel="00145284">
          <w:rPr>
            <w:bCs/>
            <w:i/>
            <w:iCs/>
          </w:rPr>
          <w:delText>ИТИ-</w:delText>
        </w:r>
      </w:del>
      <w:r w:rsidR="00B96047">
        <w:rPr>
          <w:bCs/>
          <w:i/>
          <w:iCs/>
        </w:rPr>
        <w:t>Дуално</w:t>
      </w:r>
      <w:r w:rsidR="00E80A00">
        <w:rPr>
          <w:bCs/>
          <w:i/>
          <w:iCs/>
        </w:rPr>
        <w:t>.</w:t>
      </w:r>
    </w:p>
    <w:p w14:paraId="5845C2AF" w14:textId="77777777" w:rsidR="00560C09" w:rsidRDefault="00560C09" w:rsidP="00EE76DF">
      <w:pPr>
        <w:pStyle w:val="Header"/>
        <w:tabs>
          <w:tab w:val="clear" w:pos="4536"/>
          <w:tab w:val="clear" w:pos="9072"/>
          <w:tab w:val="left" w:pos="3086"/>
        </w:tabs>
        <w:spacing w:line="360" w:lineRule="auto"/>
        <w:jc w:val="both"/>
        <w:rPr>
          <w:i/>
          <w:iCs/>
        </w:rPr>
      </w:pPr>
    </w:p>
    <w:p w14:paraId="1D67862B" w14:textId="616C0ADA" w:rsidR="00EE76DF" w:rsidRDefault="00EE76DF" w:rsidP="00A1046B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  <w:r w:rsidRPr="00631CDE">
        <w:rPr>
          <w:b/>
        </w:rPr>
        <w:t xml:space="preserve">Всички извършени </w:t>
      </w:r>
      <w:r w:rsidR="00DA1EBB" w:rsidRPr="00B944DB">
        <w:rPr>
          <w:b/>
        </w:rPr>
        <w:t xml:space="preserve">разходи </w:t>
      </w:r>
      <w:r w:rsidR="0097379F">
        <w:rPr>
          <w:b/>
        </w:rPr>
        <w:t xml:space="preserve">по </w:t>
      </w:r>
      <w:r w:rsidR="00DA1EBB">
        <w:rPr>
          <w:b/>
        </w:rPr>
        <w:t xml:space="preserve">бюджетен раздел </w:t>
      </w:r>
      <w:r w:rsidR="00DA1EBB">
        <w:rPr>
          <w:b/>
          <w:lang w:val="en-US"/>
        </w:rPr>
        <w:t xml:space="preserve">II </w:t>
      </w:r>
      <w:r w:rsidRPr="00631CDE">
        <w:rPr>
          <w:b/>
        </w:rPr>
        <w:t>са осчетоводени като разход по проекта.</w:t>
      </w:r>
    </w:p>
    <w:p w14:paraId="08E9283D" w14:textId="73B953DF" w:rsidR="006B762E" w:rsidRDefault="006B762E" w:rsidP="00A1046B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</w:p>
    <w:p w14:paraId="5D1221D2" w14:textId="77777777" w:rsidR="006B762E" w:rsidRDefault="006B762E" w:rsidP="00A1046B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</w:rPr>
      </w:pPr>
    </w:p>
    <w:p w14:paraId="2792D6C5" w14:textId="1C659791" w:rsidR="00B944DB" w:rsidRPr="00B944DB" w:rsidRDefault="00B944DB" w:rsidP="00546C41">
      <w:pPr>
        <w:pStyle w:val="Header"/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  <w:i/>
        </w:rPr>
      </w:pPr>
      <w:r w:rsidRPr="00B944DB">
        <w:rPr>
          <w:b/>
          <w:i/>
        </w:rPr>
        <w:t>Приложения</w:t>
      </w:r>
      <w:r w:rsidR="006421FC">
        <w:rPr>
          <w:b/>
          <w:i/>
        </w:rPr>
        <w:t>, които се представят към настоящата декларация, съгласно посоченото в Условията за изпълнение</w:t>
      </w:r>
      <w:r w:rsidRPr="00B944DB">
        <w:rPr>
          <w:b/>
          <w:i/>
        </w:rPr>
        <w:t>:</w:t>
      </w:r>
    </w:p>
    <w:p w14:paraId="3416525B" w14:textId="7379306F" w:rsidR="006B762E" w:rsidRPr="0069652C" w:rsidRDefault="005522D5" w:rsidP="006B762E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i/>
          <w:iCs/>
        </w:rPr>
      </w:pPr>
      <w:r w:rsidRPr="005522D5">
        <w:rPr>
          <w:i/>
          <w:iCs/>
        </w:rPr>
        <w:t xml:space="preserve">Документи, които доказват изпълнението на индикатори, резултати, продукти, </w:t>
      </w:r>
      <w:r w:rsidR="006B762E" w:rsidRPr="00D661FE">
        <w:rPr>
          <w:i/>
          <w:iCs/>
          <w:szCs w:val="24"/>
        </w:rPr>
        <w:t>които се финансират чрез прилагането на единна ставка 40 %</w:t>
      </w:r>
      <w:r w:rsidR="00B438D8">
        <w:rPr>
          <w:i/>
          <w:iCs/>
          <w:szCs w:val="24"/>
          <w:lang w:val="en-US"/>
        </w:rPr>
        <w:t xml:space="preserve"> </w:t>
      </w:r>
      <w:r w:rsidR="00817673">
        <w:rPr>
          <w:i/>
          <w:iCs/>
          <w:szCs w:val="24"/>
          <w:lang w:val="en-US"/>
        </w:rPr>
        <w:t>.</w:t>
      </w:r>
    </w:p>
    <w:p w14:paraId="57623BF5" w14:textId="7815E3BE" w:rsidR="006B762E" w:rsidRPr="009C1D72" w:rsidRDefault="006B762E" w:rsidP="006B762E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b/>
          <w:bCs/>
          <w:i/>
        </w:rPr>
      </w:pPr>
      <w:r>
        <w:rPr>
          <w:i/>
        </w:rPr>
        <w:t xml:space="preserve">Документи относно изпълнените мерки за </w:t>
      </w:r>
      <w:r w:rsidRPr="009C1D72">
        <w:rPr>
          <w:b/>
          <w:bCs/>
          <w:i/>
        </w:rPr>
        <w:t>видимост, прозрачност и комуникация</w:t>
      </w:r>
      <w:r w:rsidR="00817673">
        <w:rPr>
          <w:b/>
          <w:bCs/>
          <w:i/>
          <w:lang w:val="en-US"/>
        </w:rPr>
        <w:t>.</w:t>
      </w:r>
    </w:p>
    <w:p w14:paraId="6EA30A1B" w14:textId="09793ED1" w:rsidR="006B762E" w:rsidRPr="00BF19C0" w:rsidRDefault="006B762E" w:rsidP="006B762E">
      <w:pPr>
        <w:pStyle w:val="Header"/>
        <w:numPr>
          <w:ilvl w:val="0"/>
          <w:numId w:val="6"/>
        </w:numPr>
        <w:tabs>
          <w:tab w:val="clear" w:pos="4536"/>
          <w:tab w:val="clear" w:pos="9072"/>
          <w:tab w:val="left" w:pos="3086"/>
        </w:tabs>
        <w:spacing w:line="276" w:lineRule="auto"/>
        <w:jc w:val="both"/>
        <w:rPr>
          <w:i/>
          <w:iCs/>
        </w:rPr>
      </w:pPr>
      <w:r w:rsidRPr="00BF19C0">
        <w:rPr>
          <w:i/>
          <w:iCs/>
          <w:szCs w:val="24"/>
        </w:rPr>
        <w:t xml:space="preserve">Документи, които доказват изпълнението на </w:t>
      </w:r>
      <w:r w:rsidRPr="00BF19C0">
        <w:rPr>
          <w:b/>
          <w:bCs/>
          <w:i/>
          <w:iCs/>
          <w:szCs w:val="24"/>
        </w:rPr>
        <w:t>индикатори, резултати, продукти</w:t>
      </w:r>
      <w:r w:rsidRPr="00BF19C0">
        <w:rPr>
          <w:i/>
          <w:iCs/>
          <w:szCs w:val="24"/>
        </w:rPr>
        <w:t>, посочени в описанието на Непреките дейности</w:t>
      </w:r>
      <w:r w:rsidR="00817673">
        <w:rPr>
          <w:i/>
          <w:iCs/>
          <w:szCs w:val="24"/>
          <w:lang w:val="en-US"/>
        </w:rPr>
        <w:t>.</w:t>
      </w:r>
      <w:r w:rsidRPr="00BF19C0">
        <w:rPr>
          <w:i/>
          <w:iCs/>
        </w:rPr>
        <w:t xml:space="preserve">   </w:t>
      </w:r>
    </w:p>
    <w:p w14:paraId="1C2D3D07" w14:textId="77777777" w:rsidR="00546C41" w:rsidRPr="00BF19C0" w:rsidRDefault="00546C41" w:rsidP="00B86D39">
      <w:pPr>
        <w:pStyle w:val="Text1"/>
        <w:rPr>
          <w:rStyle w:val="spelle"/>
          <w:rFonts w:ascii="Times New Roman" w:hAnsi="Times New Roman"/>
          <w:b/>
          <w:i/>
          <w:iCs/>
          <w:szCs w:val="24"/>
          <w:lang w:val="bg-BG"/>
        </w:rPr>
      </w:pPr>
    </w:p>
    <w:p w14:paraId="0E8AEE31" w14:textId="77777777" w:rsidR="007C30D5" w:rsidRPr="001776DD" w:rsidRDefault="007C30D5" w:rsidP="00546C41">
      <w:pPr>
        <w:pStyle w:val="Text1"/>
        <w:spacing w:line="276" w:lineRule="auto"/>
        <w:rPr>
          <w:rFonts w:ascii="Times New Roman" w:hAnsi="Times New Roman"/>
          <w:szCs w:val="24"/>
          <w:lang w:val="bg-BG"/>
        </w:rPr>
      </w:pPr>
      <w:r w:rsidRPr="001776DD">
        <w:rPr>
          <w:rStyle w:val="spelle"/>
          <w:rFonts w:ascii="Times New Roman" w:hAnsi="Times New Roman"/>
          <w:b/>
          <w:szCs w:val="24"/>
          <w:lang w:val="bg-BG"/>
        </w:rPr>
        <w:t>Известна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ми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Fonts w:ascii="Times New Roman" w:hAnsi="Times New Roman"/>
          <w:b/>
          <w:szCs w:val="24"/>
          <w:lang w:val="bg-BG"/>
        </w:rPr>
        <w:t>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наказателната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отговорност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по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чл</w:t>
      </w:r>
      <w:r w:rsidRPr="001776DD">
        <w:rPr>
          <w:rFonts w:ascii="Times New Roman" w:hAnsi="Times New Roman"/>
          <w:szCs w:val="24"/>
          <w:lang w:val="bg-BG"/>
        </w:rPr>
        <w:t xml:space="preserve">. </w:t>
      </w:r>
      <w:r w:rsidRPr="001776DD">
        <w:rPr>
          <w:rFonts w:ascii="Times New Roman" w:hAnsi="Times New Roman"/>
          <w:b/>
          <w:szCs w:val="24"/>
          <w:lang w:val="bg-BG"/>
        </w:rPr>
        <w:t>313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от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Наказателния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кодекс</w:t>
      </w:r>
      <w:r w:rsidRPr="001776DD">
        <w:rPr>
          <w:rFonts w:ascii="Times New Roman" w:hAnsi="Times New Roman"/>
          <w:szCs w:val="24"/>
          <w:lang w:val="bg-BG"/>
        </w:rPr>
        <w:br/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за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деклариране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на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неверни</w:t>
      </w:r>
      <w:r w:rsidRPr="001776DD">
        <w:rPr>
          <w:rFonts w:ascii="Times New Roman" w:hAnsi="Times New Roman"/>
          <w:szCs w:val="24"/>
          <w:lang w:val="bg-BG"/>
        </w:rPr>
        <w:t xml:space="preserve"> </w:t>
      </w:r>
      <w:r w:rsidRPr="001776DD">
        <w:rPr>
          <w:rStyle w:val="spelle"/>
          <w:rFonts w:ascii="Times New Roman" w:hAnsi="Times New Roman"/>
          <w:b/>
          <w:szCs w:val="24"/>
          <w:lang w:val="bg-BG"/>
        </w:rPr>
        <w:t>обстоятелства</w:t>
      </w:r>
      <w:r w:rsidRPr="001776DD">
        <w:rPr>
          <w:rFonts w:ascii="Times New Roman" w:hAnsi="Times New Roman"/>
          <w:szCs w:val="24"/>
          <w:lang w:val="bg-BG"/>
        </w:rPr>
        <w:t>.</w:t>
      </w:r>
    </w:p>
    <w:p w14:paraId="02E08D92" w14:textId="77777777" w:rsidR="00687B57" w:rsidRPr="001776DD" w:rsidRDefault="00687B57" w:rsidP="00BF799E">
      <w:pPr>
        <w:spacing w:line="360" w:lineRule="auto"/>
        <w:rPr>
          <w:rStyle w:val="spelle"/>
          <w:szCs w:val="24"/>
        </w:rPr>
      </w:pPr>
    </w:p>
    <w:p w14:paraId="7BA3BD41" w14:textId="77777777" w:rsidR="00BD24DC" w:rsidRPr="001776DD" w:rsidRDefault="00BD24DC" w:rsidP="009B7B0F">
      <w:pPr>
        <w:rPr>
          <w:szCs w:val="24"/>
        </w:rPr>
      </w:pPr>
      <w:r w:rsidRPr="001776DD">
        <w:rPr>
          <w:szCs w:val="24"/>
        </w:rPr>
        <w:t>Дата на деклариране:</w:t>
      </w:r>
      <w:r w:rsidR="009B7B0F">
        <w:rPr>
          <w:szCs w:val="24"/>
        </w:rPr>
        <w:t xml:space="preserve"> ……………..</w:t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</w:r>
      <w:r w:rsidRPr="001776DD">
        <w:rPr>
          <w:szCs w:val="24"/>
        </w:rPr>
        <w:tab/>
        <w:t xml:space="preserve">Декларатор:  </w:t>
      </w:r>
    </w:p>
    <w:p w14:paraId="53A04EB1" w14:textId="77777777" w:rsidR="006A7EE8" w:rsidRPr="004178E5" w:rsidRDefault="009B7B0F" w:rsidP="009B7B0F">
      <w:pPr>
        <w:rPr>
          <w:i/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</w:r>
      <w:r w:rsidR="00BD24DC" w:rsidRPr="001776DD">
        <w:rPr>
          <w:szCs w:val="24"/>
        </w:rPr>
        <w:tab/>
        <w:t xml:space="preserve">      </w:t>
      </w:r>
      <w:r w:rsidR="00BD24DC" w:rsidRPr="004178E5">
        <w:rPr>
          <w:i/>
          <w:szCs w:val="24"/>
        </w:rPr>
        <w:t>(име</w:t>
      </w:r>
      <w:r w:rsidR="001B6668" w:rsidRPr="004178E5">
        <w:rPr>
          <w:i/>
          <w:szCs w:val="24"/>
        </w:rPr>
        <w:t xml:space="preserve"> и</w:t>
      </w:r>
      <w:r w:rsidR="00BD24DC" w:rsidRPr="004178E5">
        <w:rPr>
          <w:i/>
          <w:szCs w:val="24"/>
        </w:rPr>
        <w:t xml:space="preserve"> подпис)</w:t>
      </w:r>
    </w:p>
    <w:sectPr w:rsidR="006A7EE8" w:rsidRPr="004178E5" w:rsidSect="007E55EE">
      <w:footerReference w:type="default" r:id="rId10"/>
      <w:footerReference w:type="first" r:id="rId11"/>
      <w:pgSz w:w="11906" w:h="16838"/>
      <w:pgMar w:top="720" w:right="1418" w:bottom="720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6B6AB" w14:textId="77777777" w:rsidR="00345EC7" w:rsidRDefault="00345EC7">
      <w:r>
        <w:separator/>
      </w:r>
    </w:p>
  </w:endnote>
  <w:endnote w:type="continuationSeparator" w:id="0">
    <w:p w14:paraId="5E592583" w14:textId="77777777" w:rsidR="00345EC7" w:rsidRDefault="00345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DDB7B" w14:textId="77777777" w:rsidR="00977D3B" w:rsidRDefault="00977D3B" w:rsidP="007E55EE">
    <w:pPr>
      <w:pStyle w:val="Footer"/>
      <w:spacing w:before="100" w:beforeAutospacing="1"/>
    </w:pPr>
  </w:p>
  <w:p w14:paraId="6B59A0D3" w14:textId="77777777" w:rsidR="00977D3B" w:rsidRPr="007E55EE" w:rsidRDefault="00977D3B">
    <w:pPr>
      <w:pStyle w:val="Footer"/>
      <w:rPr>
        <w:lang w:val="ru-RU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CBEE6" w14:textId="77777777" w:rsidR="00977D3B" w:rsidRDefault="00977D3B" w:rsidP="007E55EE">
    <w:pPr>
      <w:pStyle w:val="Footer"/>
      <w:spacing w:before="100" w:beforeAutospacing="1"/>
      <w:rPr>
        <w:lang w:val="ru-RU"/>
      </w:rPr>
    </w:pPr>
  </w:p>
  <w:p w14:paraId="23246D33" w14:textId="77777777" w:rsidR="00977D3B" w:rsidRPr="007E55EE" w:rsidRDefault="00977D3B">
    <w:pPr>
      <w:pStyle w:val="Footer"/>
      <w:rPr>
        <w:lang w:val="ru-R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68996" w14:textId="77777777" w:rsidR="00345EC7" w:rsidRDefault="00345EC7">
      <w:r>
        <w:separator/>
      </w:r>
    </w:p>
  </w:footnote>
  <w:footnote w:type="continuationSeparator" w:id="0">
    <w:p w14:paraId="749A00D5" w14:textId="77777777" w:rsidR="00345EC7" w:rsidRDefault="00345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831B6E"/>
    <w:multiLevelType w:val="hybridMultilevel"/>
    <w:tmpl w:val="9F481BC2"/>
    <w:lvl w:ilvl="0" w:tplc="324CE5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981934"/>
    <w:multiLevelType w:val="hybridMultilevel"/>
    <w:tmpl w:val="419A40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AD3879"/>
    <w:multiLevelType w:val="multilevel"/>
    <w:tmpl w:val="9F481B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5115A63"/>
    <w:multiLevelType w:val="hybridMultilevel"/>
    <w:tmpl w:val="21A36FEA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4D807579"/>
    <w:multiLevelType w:val="hybridMultilevel"/>
    <w:tmpl w:val="D6D0759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F82B57"/>
    <w:multiLevelType w:val="hybridMultilevel"/>
    <w:tmpl w:val="9B2687E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5"/>
  </w:num>
  <w:num w:numId="6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Irena Dankova">
    <w15:presenceInfo w15:providerId="AD" w15:userId="S::i.dankova@mon.bg::8e133fab-11fe-49d4-8685-d778f5e36e6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7AFB"/>
    <w:rsid w:val="00001D85"/>
    <w:rsid w:val="000067A1"/>
    <w:rsid w:val="00014265"/>
    <w:rsid w:val="00053B98"/>
    <w:rsid w:val="00055558"/>
    <w:rsid w:val="00056742"/>
    <w:rsid w:val="0006204B"/>
    <w:rsid w:val="000644B4"/>
    <w:rsid w:val="000663FF"/>
    <w:rsid w:val="00067B2E"/>
    <w:rsid w:val="00071410"/>
    <w:rsid w:val="00081B2C"/>
    <w:rsid w:val="000845CC"/>
    <w:rsid w:val="000872F3"/>
    <w:rsid w:val="00090D7B"/>
    <w:rsid w:val="000A5B17"/>
    <w:rsid w:val="000B65D9"/>
    <w:rsid w:val="000C1CBB"/>
    <w:rsid w:val="000C7647"/>
    <w:rsid w:val="000D29F0"/>
    <w:rsid w:val="000D436D"/>
    <w:rsid w:val="000E6A5F"/>
    <w:rsid w:val="000E74D2"/>
    <w:rsid w:val="000F472D"/>
    <w:rsid w:val="001033EE"/>
    <w:rsid w:val="00104482"/>
    <w:rsid w:val="001077EB"/>
    <w:rsid w:val="00110390"/>
    <w:rsid w:val="00111134"/>
    <w:rsid w:val="001172FE"/>
    <w:rsid w:val="00120F29"/>
    <w:rsid w:val="001302BA"/>
    <w:rsid w:val="001311E3"/>
    <w:rsid w:val="0013248D"/>
    <w:rsid w:val="00135D90"/>
    <w:rsid w:val="00144629"/>
    <w:rsid w:val="00145284"/>
    <w:rsid w:val="00146474"/>
    <w:rsid w:val="0015035C"/>
    <w:rsid w:val="001525A0"/>
    <w:rsid w:val="0015331B"/>
    <w:rsid w:val="0015480E"/>
    <w:rsid w:val="00156A1E"/>
    <w:rsid w:val="00165063"/>
    <w:rsid w:val="0017736A"/>
    <w:rsid w:val="001776DD"/>
    <w:rsid w:val="00180AC7"/>
    <w:rsid w:val="00185F89"/>
    <w:rsid w:val="00187CCC"/>
    <w:rsid w:val="001A56E4"/>
    <w:rsid w:val="001B2F33"/>
    <w:rsid w:val="001B51B3"/>
    <w:rsid w:val="001B6668"/>
    <w:rsid w:val="001C6C14"/>
    <w:rsid w:val="001D0968"/>
    <w:rsid w:val="001D0F6E"/>
    <w:rsid w:val="001D2C56"/>
    <w:rsid w:val="001D639A"/>
    <w:rsid w:val="001E70A6"/>
    <w:rsid w:val="001F19EE"/>
    <w:rsid w:val="001F629F"/>
    <w:rsid w:val="00203CD1"/>
    <w:rsid w:val="002113F3"/>
    <w:rsid w:val="00213EC0"/>
    <w:rsid w:val="00214FB2"/>
    <w:rsid w:val="00215176"/>
    <w:rsid w:val="002151EF"/>
    <w:rsid w:val="00221574"/>
    <w:rsid w:val="00234DB7"/>
    <w:rsid w:val="00235D11"/>
    <w:rsid w:val="00241F3E"/>
    <w:rsid w:val="0024366C"/>
    <w:rsid w:val="00244394"/>
    <w:rsid w:val="002544A2"/>
    <w:rsid w:val="00255114"/>
    <w:rsid w:val="00291E64"/>
    <w:rsid w:val="00293A0D"/>
    <w:rsid w:val="0029579A"/>
    <w:rsid w:val="002A3B6C"/>
    <w:rsid w:val="002B4B89"/>
    <w:rsid w:val="002B5FC7"/>
    <w:rsid w:val="002C0C25"/>
    <w:rsid w:val="002C143F"/>
    <w:rsid w:val="002C14B0"/>
    <w:rsid w:val="002C71F8"/>
    <w:rsid w:val="002D06CF"/>
    <w:rsid w:val="002D1681"/>
    <w:rsid w:val="002D33BC"/>
    <w:rsid w:val="002D499B"/>
    <w:rsid w:val="002D65D1"/>
    <w:rsid w:val="0030608A"/>
    <w:rsid w:val="00306316"/>
    <w:rsid w:val="003151B3"/>
    <w:rsid w:val="00315FE4"/>
    <w:rsid w:val="00324B44"/>
    <w:rsid w:val="00325C7C"/>
    <w:rsid w:val="00327803"/>
    <w:rsid w:val="003346BA"/>
    <w:rsid w:val="0034370F"/>
    <w:rsid w:val="00345EC7"/>
    <w:rsid w:val="00351415"/>
    <w:rsid w:val="003542E1"/>
    <w:rsid w:val="0035498F"/>
    <w:rsid w:val="0036466B"/>
    <w:rsid w:val="003779CB"/>
    <w:rsid w:val="00387DC9"/>
    <w:rsid w:val="00393B60"/>
    <w:rsid w:val="003A2096"/>
    <w:rsid w:val="003B6978"/>
    <w:rsid w:val="003C1D73"/>
    <w:rsid w:val="003C494F"/>
    <w:rsid w:val="003C5B63"/>
    <w:rsid w:val="003D1F50"/>
    <w:rsid w:val="003E1824"/>
    <w:rsid w:val="003E20D1"/>
    <w:rsid w:val="003F07C6"/>
    <w:rsid w:val="003F3F50"/>
    <w:rsid w:val="003F621C"/>
    <w:rsid w:val="004032F6"/>
    <w:rsid w:val="00414AB5"/>
    <w:rsid w:val="004156B3"/>
    <w:rsid w:val="004178E5"/>
    <w:rsid w:val="004206CB"/>
    <w:rsid w:val="004233CA"/>
    <w:rsid w:val="004349ED"/>
    <w:rsid w:val="00441FB6"/>
    <w:rsid w:val="0044586F"/>
    <w:rsid w:val="00453050"/>
    <w:rsid w:val="00457FDC"/>
    <w:rsid w:val="00463043"/>
    <w:rsid w:val="0046557D"/>
    <w:rsid w:val="004726F0"/>
    <w:rsid w:val="00473A41"/>
    <w:rsid w:val="00475B09"/>
    <w:rsid w:val="00486B60"/>
    <w:rsid w:val="00487DD4"/>
    <w:rsid w:val="0049021A"/>
    <w:rsid w:val="0049279A"/>
    <w:rsid w:val="0049532E"/>
    <w:rsid w:val="00495EE4"/>
    <w:rsid w:val="004A7CBC"/>
    <w:rsid w:val="004B4950"/>
    <w:rsid w:val="004B7310"/>
    <w:rsid w:val="004C524B"/>
    <w:rsid w:val="004E656B"/>
    <w:rsid w:val="004F0124"/>
    <w:rsid w:val="004F5046"/>
    <w:rsid w:val="004F7A76"/>
    <w:rsid w:val="0050409B"/>
    <w:rsid w:val="00505B91"/>
    <w:rsid w:val="0051644F"/>
    <w:rsid w:val="0052214A"/>
    <w:rsid w:val="005279DF"/>
    <w:rsid w:val="00530A21"/>
    <w:rsid w:val="005330BB"/>
    <w:rsid w:val="00546C41"/>
    <w:rsid w:val="0055072A"/>
    <w:rsid w:val="005522D5"/>
    <w:rsid w:val="0056084C"/>
    <w:rsid w:val="00560C09"/>
    <w:rsid w:val="0056417C"/>
    <w:rsid w:val="0056550B"/>
    <w:rsid w:val="00570553"/>
    <w:rsid w:val="00571F15"/>
    <w:rsid w:val="00572507"/>
    <w:rsid w:val="00573025"/>
    <w:rsid w:val="00574E69"/>
    <w:rsid w:val="00582A94"/>
    <w:rsid w:val="00587882"/>
    <w:rsid w:val="00591C19"/>
    <w:rsid w:val="005A1FF7"/>
    <w:rsid w:val="005A62DB"/>
    <w:rsid w:val="005B0D50"/>
    <w:rsid w:val="005B5469"/>
    <w:rsid w:val="005C01D6"/>
    <w:rsid w:val="005C53EC"/>
    <w:rsid w:val="005D1A43"/>
    <w:rsid w:val="005D2A17"/>
    <w:rsid w:val="005E04DC"/>
    <w:rsid w:val="005F3330"/>
    <w:rsid w:val="006005F3"/>
    <w:rsid w:val="0060544A"/>
    <w:rsid w:val="006055AE"/>
    <w:rsid w:val="006061EF"/>
    <w:rsid w:val="00610622"/>
    <w:rsid w:val="00614AE8"/>
    <w:rsid w:val="00631447"/>
    <w:rsid w:val="00631697"/>
    <w:rsid w:val="006348CC"/>
    <w:rsid w:val="006421FC"/>
    <w:rsid w:val="00646073"/>
    <w:rsid w:val="00653888"/>
    <w:rsid w:val="00657BB9"/>
    <w:rsid w:val="006635DF"/>
    <w:rsid w:val="00663ECE"/>
    <w:rsid w:val="0066519E"/>
    <w:rsid w:val="00666573"/>
    <w:rsid w:val="00667C39"/>
    <w:rsid w:val="00673C9C"/>
    <w:rsid w:val="00682DAF"/>
    <w:rsid w:val="0068446D"/>
    <w:rsid w:val="00685DD9"/>
    <w:rsid w:val="00687AFB"/>
    <w:rsid w:val="00687B57"/>
    <w:rsid w:val="0069329F"/>
    <w:rsid w:val="00697687"/>
    <w:rsid w:val="006A52EF"/>
    <w:rsid w:val="006A7EE8"/>
    <w:rsid w:val="006B762E"/>
    <w:rsid w:val="006C2081"/>
    <w:rsid w:val="006C5C92"/>
    <w:rsid w:val="00704F7C"/>
    <w:rsid w:val="00707AED"/>
    <w:rsid w:val="00714B2D"/>
    <w:rsid w:val="007167D5"/>
    <w:rsid w:val="00716AB1"/>
    <w:rsid w:val="00723BF5"/>
    <w:rsid w:val="00725D71"/>
    <w:rsid w:val="00727D18"/>
    <w:rsid w:val="00740F4B"/>
    <w:rsid w:val="00744011"/>
    <w:rsid w:val="00745E13"/>
    <w:rsid w:val="00746209"/>
    <w:rsid w:val="007658E3"/>
    <w:rsid w:val="00775857"/>
    <w:rsid w:val="00777862"/>
    <w:rsid w:val="007849CD"/>
    <w:rsid w:val="00794CE0"/>
    <w:rsid w:val="007A2B51"/>
    <w:rsid w:val="007B3149"/>
    <w:rsid w:val="007C079B"/>
    <w:rsid w:val="007C238D"/>
    <w:rsid w:val="007C30D5"/>
    <w:rsid w:val="007C5796"/>
    <w:rsid w:val="007C6535"/>
    <w:rsid w:val="007D448E"/>
    <w:rsid w:val="007E55EE"/>
    <w:rsid w:val="007E5F6A"/>
    <w:rsid w:val="007E64A0"/>
    <w:rsid w:val="0080257F"/>
    <w:rsid w:val="008041E4"/>
    <w:rsid w:val="00813FEB"/>
    <w:rsid w:val="0081491F"/>
    <w:rsid w:val="00817673"/>
    <w:rsid w:val="00822940"/>
    <w:rsid w:val="00830461"/>
    <w:rsid w:val="00832AA0"/>
    <w:rsid w:val="00836687"/>
    <w:rsid w:val="008516FB"/>
    <w:rsid w:val="00854E9D"/>
    <w:rsid w:val="008566B9"/>
    <w:rsid w:val="00856F5A"/>
    <w:rsid w:val="008666BD"/>
    <w:rsid w:val="00871BCC"/>
    <w:rsid w:val="008723E4"/>
    <w:rsid w:val="00890C02"/>
    <w:rsid w:val="00893913"/>
    <w:rsid w:val="00893BA7"/>
    <w:rsid w:val="008A0B67"/>
    <w:rsid w:val="008A57CA"/>
    <w:rsid w:val="008B2436"/>
    <w:rsid w:val="008B7B40"/>
    <w:rsid w:val="008C1943"/>
    <w:rsid w:val="008C6F21"/>
    <w:rsid w:val="008D571E"/>
    <w:rsid w:val="008D63E4"/>
    <w:rsid w:val="008E6458"/>
    <w:rsid w:val="008F1821"/>
    <w:rsid w:val="008F42A6"/>
    <w:rsid w:val="008F50AD"/>
    <w:rsid w:val="008F5C10"/>
    <w:rsid w:val="0092768D"/>
    <w:rsid w:val="009324E4"/>
    <w:rsid w:val="009354EB"/>
    <w:rsid w:val="009509D8"/>
    <w:rsid w:val="009525F1"/>
    <w:rsid w:val="00961FAF"/>
    <w:rsid w:val="00964AE5"/>
    <w:rsid w:val="0097379F"/>
    <w:rsid w:val="00977D3B"/>
    <w:rsid w:val="00986DBC"/>
    <w:rsid w:val="009955CA"/>
    <w:rsid w:val="0099709B"/>
    <w:rsid w:val="009A0FEF"/>
    <w:rsid w:val="009A3A4B"/>
    <w:rsid w:val="009A700B"/>
    <w:rsid w:val="009B7B0F"/>
    <w:rsid w:val="009C1D72"/>
    <w:rsid w:val="009C25EC"/>
    <w:rsid w:val="009D0FFF"/>
    <w:rsid w:val="009D4262"/>
    <w:rsid w:val="009D5EF5"/>
    <w:rsid w:val="009E250A"/>
    <w:rsid w:val="009F6DB9"/>
    <w:rsid w:val="009F7C47"/>
    <w:rsid w:val="00A1046B"/>
    <w:rsid w:val="00A12CF4"/>
    <w:rsid w:val="00A136E0"/>
    <w:rsid w:val="00A13F30"/>
    <w:rsid w:val="00A27A0E"/>
    <w:rsid w:val="00A34C6A"/>
    <w:rsid w:val="00A35B46"/>
    <w:rsid w:val="00A40BAF"/>
    <w:rsid w:val="00A50AD3"/>
    <w:rsid w:val="00A51AE5"/>
    <w:rsid w:val="00A56B6A"/>
    <w:rsid w:val="00A62B8D"/>
    <w:rsid w:val="00A6601B"/>
    <w:rsid w:val="00A67EFB"/>
    <w:rsid w:val="00A7188F"/>
    <w:rsid w:val="00A85EC4"/>
    <w:rsid w:val="00A90BC2"/>
    <w:rsid w:val="00AA1D43"/>
    <w:rsid w:val="00AA4E38"/>
    <w:rsid w:val="00AA6FF4"/>
    <w:rsid w:val="00AB449F"/>
    <w:rsid w:val="00AC2BDB"/>
    <w:rsid w:val="00AC7581"/>
    <w:rsid w:val="00AE2A31"/>
    <w:rsid w:val="00AE5710"/>
    <w:rsid w:val="00AF2E47"/>
    <w:rsid w:val="00AF6F84"/>
    <w:rsid w:val="00B05205"/>
    <w:rsid w:val="00B06872"/>
    <w:rsid w:val="00B06AC8"/>
    <w:rsid w:val="00B15998"/>
    <w:rsid w:val="00B15CBC"/>
    <w:rsid w:val="00B224EF"/>
    <w:rsid w:val="00B22B15"/>
    <w:rsid w:val="00B2474B"/>
    <w:rsid w:val="00B2499B"/>
    <w:rsid w:val="00B35888"/>
    <w:rsid w:val="00B438D8"/>
    <w:rsid w:val="00B46F25"/>
    <w:rsid w:val="00B62F7F"/>
    <w:rsid w:val="00B63A0D"/>
    <w:rsid w:val="00B67C5F"/>
    <w:rsid w:val="00B703BC"/>
    <w:rsid w:val="00B80226"/>
    <w:rsid w:val="00B83AB3"/>
    <w:rsid w:val="00B86D39"/>
    <w:rsid w:val="00B87D05"/>
    <w:rsid w:val="00B944DB"/>
    <w:rsid w:val="00B95CA9"/>
    <w:rsid w:val="00B96047"/>
    <w:rsid w:val="00BB5AD9"/>
    <w:rsid w:val="00BC6031"/>
    <w:rsid w:val="00BC6418"/>
    <w:rsid w:val="00BD24DC"/>
    <w:rsid w:val="00BD4DB2"/>
    <w:rsid w:val="00BD6537"/>
    <w:rsid w:val="00BE1D82"/>
    <w:rsid w:val="00BE4963"/>
    <w:rsid w:val="00BF19C0"/>
    <w:rsid w:val="00BF3B01"/>
    <w:rsid w:val="00BF3E2D"/>
    <w:rsid w:val="00BF799E"/>
    <w:rsid w:val="00C00140"/>
    <w:rsid w:val="00C04157"/>
    <w:rsid w:val="00C04C68"/>
    <w:rsid w:val="00C106F7"/>
    <w:rsid w:val="00C22B77"/>
    <w:rsid w:val="00C2375B"/>
    <w:rsid w:val="00C240D3"/>
    <w:rsid w:val="00C25B1C"/>
    <w:rsid w:val="00C340CB"/>
    <w:rsid w:val="00C41373"/>
    <w:rsid w:val="00C41D93"/>
    <w:rsid w:val="00C525DC"/>
    <w:rsid w:val="00C54B37"/>
    <w:rsid w:val="00C57A4C"/>
    <w:rsid w:val="00C6466E"/>
    <w:rsid w:val="00C64D77"/>
    <w:rsid w:val="00C64ED6"/>
    <w:rsid w:val="00C66ED6"/>
    <w:rsid w:val="00C8665A"/>
    <w:rsid w:val="00C8677D"/>
    <w:rsid w:val="00C957B5"/>
    <w:rsid w:val="00CA0F05"/>
    <w:rsid w:val="00CA2885"/>
    <w:rsid w:val="00CA322E"/>
    <w:rsid w:val="00CA4CC2"/>
    <w:rsid w:val="00CA4F37"/>
    <w:rsid w:val="00CC1306"/>
    <w:rsid w:val="00CC3BD3"/>
    <w:rsid w:val="00CD6CE3"/>
    <w:rsid w:val="00CE1C86"/>
    <w:rsid w:val="00CE7CFF"/>
    <w:rsid w:val="00CF3437"/>
    <w:rsid w:val="00CF4B03"/>
    <w:rsid w:val="00CF72FD"/>
    <w:rsid w:val="00D01629"/>
    <w:rsid w:val="00D03D0C"/>
    <w:rsid w:val="00D05AEB"/>
    <w:rsid w:val="00D1005F"/>
    <w:rsid w:val="00D1029D"/>
    <w:rsid w:val="00D16960"/>
    <w:rsid w:val="00D41DBA"/>
    <w:rsid w:val="00D47A33"/>
    <w:rsid w:val="00D52F55"/>
    <w:rsid w:val="00D67306"/>
    <w:rsid w:val="00D701E4"/>
    <w:rsid w:val="00D74008"/>
    <w:rsid w:val="00D755F6"/>
    <w:rsid w:val="00D947E7"/>
    <w:rsid w:val="00D964A1"/>
    <w:rsid w:val="00D9763F"/>
    <w:rsid w:val="00DA1EBB"/>
    <w:rsid w:val="00DA23CE"/>
    <w:rsid w:val="00DB32EF"/>
    <w:rsid w:val="00DB4894"/>
    <w:rsid w:val="00DD274C"/>
    <w:rsid w:val="00DD6977"/>
    <w:rsid w:val="00DE116E"/>
    <w:rsid w:val="00DE2250"/>
    <w:rsid w:val="00DE2D2B"/>
    <w:rsid w:val="00DE3239"/>
    <w:rsid w:val="00DE4786"/>
    <w:rsid w:val="00DE5D57"/>
    <w:rsid w:val="00DE7627"/>
    <w:rsid w:val="00DF2E30"/>
    <w:rsid w:val="00DF3A85"/>
    <w:rsid w:val="00DF42F5"/>
    <w:rsid w:val="00DF6B46"/>
    <w:rsid w:val="00E004C1"/>
    <w:rsid w:val="00E013DE"/>
    <w:rsid w:val="00E05270"/>
    <w:rsid w:val="00E06F0C"/>
    <w:rsid w:val="00E079F2"/>
    <w:rsid w:val="00E11550"/>
    <w:rsid w:val="00E12273"/>
    <w:rsid w:val="00E257DF"/>
    <w:rsid w:val="00E413BD"/>
    <w:rsid w:val="00E41422"/>
    <w:rsid w:val="00E43800"/>
    <w:rsid w:val="00E46064"/>
    <w:rsid w:val="00E472F6"/>
    <w:rsid w:val="00E524C5"/>
    <w:rsid w:val="00E60659"/>
    <w:rsid w:val="00E6145D"/>
    <w:rsid w:val="00E63945"/>
    <w:rsid w:val="00E7210A"/>
    <w:rsid w:val="00E750B5"/>
    <w:rsid w:val="00E753C5"/>
    <w:rsid w:val="00E75471"/>
    <w:rsid w:val="00E77FC6"/>
    <w:rsid w:val="00E80A00"/>
    <w:rsid w:val="00E857E4"/>
    <w:rsid w:val="00EA17D3"/>
    <w:rsid w:val="00EA47CE"/>
    <w:rsid w:val="00EB05C8"/>
    <w:rsid w:val="00EB10A1"/>
    <w:rsid w:val="00EB4003"/>
    <w:rsid w:val="00EB4A0C"/>
    <w:rsid w:val="00EC69C3"/>
    <w:rsid w:val="00EC70A4"/>
    <w:rsid w:val="00ED2D4F"/>
    <w:rsid w:val="00ED4A22"/>
    <w:rsid w:val="00EE0CC5"/>
    <w:rsid w:val="00EE76DF"/>
    <w:rsid w:val="00EF11F6"/>
    <w:rsid w:val="00F00C64"/>
    <w:rsid w:val="00F10404"/>
    <w:rsid w:val="00F11824"/>
    <w:rsid w:val="00F13CC5"/>
    <w:rsid w:val="00F212A5"/>
    <w:rsid w:val="00F41A91"/>
    <w:rsid w:val="00F51667"/>
    <w:rsid w:val="00F52283"/>
    <w:rsid w:val="00F52C96"/>
    <w:rsid w:val="00F52F2A"/>
    <w:rsid w:val="00F54130"/>
    <w:rsid w:val="00F54396"/>
    <w:rsid w:val="00F61F8C"/>
    <w:rsid w:val="00F64EC5"/>
    <w:rsid w:val="00F67AE2"/>
    <w:rsid w:val="00F80BAA"/>
    <w:rsid w:val="00F814E1"/>
    <w:rsid w:val="00F82D80"/>
    <w:rsid w:val="00F8321E"/>
    <w:rsid w:val="00F85133"/>
    <w:rsid w:val="00FA1BD2"/>
    <w:rsid w:val="00FB0C54"/>
    <w:rsid w:val="00FB25DC"/>
    <w:rsid w:val="00FB5DFC"/>
    <w:rsid w:val="00FB7662"/>
    <w:rsid w:val="00FD0783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270EB2C"/>
  <w15:docId w15:val="{0DEE4AD9-FA0D-4C87-BA70-0F4A8B496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87AFB"/>
    <w:rPr>
      <w:snapToGrid w:val="0"/>
      <w:sz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1">
    <w:name w:val="Text 1"/>
    <w:rsid w:val="00687AFB"/>
    <w:pPr>
      <w:widowControl w:val="0"/>
      <w:tabs>
        <w:tab w:val="left" w:pos="-720"/>
      </w:tabs>
      <w:suppressAutoHyphens/>
      <w:jc w:val="both"/>
    </w:pPr>
    <w:rPr>
      <w:rFonts w:ascii="Courier New" w:hAnsi="Courier New"/>
      <w:snapToGrid w:val="0"/>
      <w:spacing w:val="-3"/>
      <w:sz w:val="24"/>
      <w:lang w:val="en-GB" w:eastAsia="en-US"/>
    </w:rPr>
  </w:style>
  <w:style w:type="paragraph" w:styleId="Header">
    <w:name w:val="header"/>
    <w:basedOn w:val="Normal"/>
    <w:link w:val="HeaderChar"/>
    <w:rsid w:val="00687AFB"/>
    <w:pPr>
      <w:tabs>
        <w:tab w:val="center" w:pos="4536"/>
        <w:tab w:val="right" w:pos="9072"/>
      </w:tabs>
    </w:pPr>
  </w:style>
  <w:style w:type="paragraph" w:styleId="NormalWeb">
    <w:name w:val="Normal (Web)"/>
    <w:basedOn w:val="Normal"/>
    <w:rsid w:val="00687AFB"/>
    <w:pPr>
      <w:spacing w:before="100" w:beforeAutospacing="1" w:after="100" w:afterAutospacing="1"/>
    </w:pPr>
    <w:rPr>
      <w:snapToGrid/>
      <w:szCs w:val="24"/>
      <w:lang w:eastAsia="bg-BG"/>
    </w:rPr>
  </w:style>
  <w:style w:type="character" w:customStyle="1" w:styleId="spelle">
    <w:name w:val="spelle"/>
    <w:basedOn w:val="DefaultParagraphFont"/>
    <w:rsid w:val="00687AFB"/>
  </w:style>
  <w:style w:type="character" w:customStyle="1" w:styleId="grame">
    <w:name w:val="grame"/>
    <w:basedOn w:val="DefaultParagraphFont"/>
    <w:rsid w:val="00687AFB"/>
  </w:style>
  <w:style w:type="paragraph" w:styleId="Footer">
    <w:name w:val="footer"/>
    <w:basedOn w:val="Normal"/>
    <w:rsid w:val="00AE2A31"/>
    <w:pPr>
      <w:tabs>
        <w:tab w:val="center" w:pos="4536"/>
        <w:tab w:val="right" w:pos="9072"/>
      </w:tabs>
    </w:pPr>
  </w:style>
  <w:style w:type="paragraph" w:customStyle="1" w:styleId="CharCharCharCharCharChar">
    <w:name w:val="Char Char Char Char Char Char"/>
    <w:basedOn w:val="Normal"/>
    <w:rsid w:val="003F3F50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styleId="FootnoteText">
    <w:name w:val="footnote text"/>
    <w:basedOn w:val="Normal"/>
    <w:semiHidden/>
    <w:rsid w:val="009324E4"/>
    <w:rPr>
      <w:sz w:val="20"/>
    </w:rPr>
  </w:style>
  <w:style w:type="character" w:styleId="FootnoteReference">
    <w:name w:val="footnote reference"/>
    <w:semiHidden/>
    <w:rsid w:val="009324E4"/>
    <w:rPr>
      <w:vertAlign w:val="superscript"/>
    </w:rPr>
  </w:style>
  <w:style w:type="paragraph" w:styleId="BalloonText">
    <w:name w:val="Balloon Text"/>
    <w:basedOn w:val="Normal"/>
    <w:semiHidden/>
    <w:rsid w:val="003F621C"/>
    <w:rPr>
      <w:rFonts w:ascii="Tahoma" w:hAnsi="Tahoma" w:cs="Tahoma"/>
      <w:sz w:val="16"/>
      <w:szCs w:val="16"/>
    </w:rPr>
  </w:style>
  <w:style w:type="paragraph" w:customStyle="1" w:styleId="CharCharChar">
    <w:name w:val="Char Char Char Знак Знак"/>
    <w:basedOn w:val="Normal"/>
    <w:rsid w:val="004206CB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paragraph" w:customStyle="1" w:styleId="firstline">
    <w:name w:val="firstline"/>
    <w:basedOn w:val="Normal"/>
    <w:rsid w:val="004206CB"/>
    <w:pPr>
      <w:spacing w:before="100" w:beforeAutospacing="1" w:after="100" w:afterAutospacing="1"/>
    </w:pPr>
    <w:rPr>
      <w:snapToGrid/>
      <w:szCs w:val="24"/>
      <w:lang w:eastAsia="bg-BG"/>
    </w:rPr>
  </w:style>
  <w:style w:type="paragraph" w:customStyle="1" w:styleId="Default">
    <w:name w:val="Default"/>
    <w:rsid w:val="006A7EE8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0644B4"/>
    <w:pPr>
      <w:tabs>
        <w:tab w:val="left" w:pos="709"/>
      </w:tabs>
    </w:pPr>
    <w:rPr>
      <w:rFonts w:ascii="Tahoma" w:hAnsi="Tahoma"/>
      <w:snapToGrid/>
      <w:szCs w:val="24"/>
      <w:lang w:val="pl-PL" w:eastAsia="pl-PL"/>
    </w:rPr>
  </w:style>
  <w:style w:type="character" w:styleId="Hyperlink">
    <w:name w:val="Hyperlink"/>
    <w:rsid w:val="000644B4"/>
    <w:rPr>
      <w:color w:val="0000FF"/>
      <w:u w:val="single"/>
    </w:rPr>
  </w:style>
  <w:style w:type="paragraph" w:customStyle="1" w:styleId="firstlinepp">
    <w:name w:val="firstline_pp"/>
    <w:basedOn w:val="Normal"/>
    <w:rsid w:val="002C14B0"/>
    <w:pPr>
      <w:spacing w:before="100" w:beforeAutospacing="1" w:after="100" w:afterAutospacing="1"/>
    </w:pPr>
    <w:rPr>
      <w:snapToGrid/>
      <w:szCs w:val="24"/>
      <w:lang w:eastAsia="bg-BG"/>
    </w:rPr>
  </w:style>
  <w:style w:type="paragraph" w:styleId="Subtitle">
    <w:name w:val="Subtitle"/>
    <w:basedOn w:val="Normal"/>
    <w:next w:val="Normal"/>
    <w:link w:val="SubtitleChar"/>
    <w:qFormat/>
    <w:rsid w:val="002D65D1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SubtitleChar">
    <w:name w:val="Subtitle Char"/>
    <w:link w:val="Subtitle"/>
    <w:rsid w:val="002D65D1"/>
    <w:rPr>
      <w:rFonts w:ascii="Cambria" w:eastAsia="Times New Roman" w:hAnsi="Cambria" w:cs="Times New Roman"/>
      <w:snapToGrid w:val="0"/>
      <w:sz w:val="24"/>
      <w:szCs w:val="24"/>
      <w:lang w:val="en-GB"/>
    </w:rPr>
  </w:style>
  <w:style w:type="paragraph" w:styleId="ListParagraph">
    <w:name w:val="List Paragraph"/>
    <w:basedOn w:val="Normal"/>
    <w:uiPriority w:val="34"/>
    <w:qFormat/>
    <w:rsid w:val="004F0124"/>
    <w:pPr>
      <w:ind w:left="720"/>
      <w:contextualSpacing/>
    </w:pPr>
  </w:style>
  <w:style w:type="character" w:styleId="CommentReference">
    <w:name w:val="annotation reference"/>
    <w:basedOn w:val="DefaultParagraphFont"/>
    <w:unhideWhenUsed/>
    <w:rsid w:val="00F5439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54396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54396"/>
    <w:rPr>
      <w:snapToGrid w:val="0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54396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54396"/>
    <w:rPr>
      <w:b/>
      <w:bCs/>
      <w:snapToGrid w:val="0"/>
      <w:lang w:val="en-GB" w:eastAsia="en-US"/>
    </w:rPr>
  </w:style>
  <w:style w:type="character" w:customStyle="1" w:styleId="HeaderChar">
    <w:name w:val="Header Char"/>
    <w:link w:val="Header"/>
    <w:rsid w:val="009354EB"/>
    <w:rPr>
      <w:snapToGrid w:val="0"/>
      <w:sz w:val="24"/>
      <w:lang w:eastAsia="en-US"/>
    </w:rPr>
  </w:style>
  <w:style w:type="character" w:customStyle="1" w:styleId="filled-value2">
    <w:name w:val="filled-value2"/>
    <w:basedOn w:val="DefaultParagraphFont"/>
    <w:rsid w:val="00D16960"/>
    <w:rPr>
      <w:b w:val="0"/>
      <w:bCs w:val="0"/>
      <w:vanish w:val="0"/>
      <w:webHidden w:val="0"/>
      <w:sz w:val="23"/>
      <w:szCs w:val="23"/>
      <w:specVanish w:val="0"/>
    </w:rPr>
  </w:style>
  <w:style w:type="table" w:styleId="TableGrid">
    <w:name w:val="Table Grid"/>
    <w:basedOn w:val="TableNormal"/>
    <w:rsid w:val="00D7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046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72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6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81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EA6B6-C7D0-448B-972B-D128EC80B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ДЕКЛАРАЦИЯ</vt:lpstr>
    </vt:vector>
  </TitlesOfParts>
  <Company>MEET</Company>
  <LinksUpToDate>false</LinksUpToDate>
  <CharactersWithSpaces>2673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ДЕКЛАРАЦИЯ</dc:title>
  <dc:creator>MEET</dc:creator>
  <cp:lastModifiedBy>Irena Dankova</cp:lastModifiedBy>
  <cp:revision>14</cp:revision>
  <cp:lastPrinted>2018-10-12T12:02:00Z</cp:lastPrinted>
  <dcterms:created xsi:type="dcterms:W3CDTF">2023-12-12T09:54:00Z</dcterms:created>
  <dcterms:modified xsi:type="dcterms:W3CDTF">2025-01-09T14:02:00Z</dcterms:modified>
</cp:coreProperties>
</file>